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b/>
          <w:sz w:val="36"/>
          <w:szCs w:val="36"/>
        </w:rPr>
      </w:pPr>
      <w:r>
        <w:rPr>
          <w:rFonts w:hint="eastAsia"/>
          <w:b/>
          <w:sz w:val="36"/>
          <w:szCs w:val="36"/>
        </w:rPr>
        <w:t>广东医科大学附属医院专机专用耗材及配套设备</w:t>
      </w:r>
    </w:p>
    <w:p>
      <w:pPr>
        <w:spacing w:line="600" w:lineRule="exact"/>
        <w:jc w:val="center"/>
        <w:rPr>
          <w:b/>
          <w:sz w:val="36"/>
          <w:szCs w:val="36"/>
        </w:rPr>
      </w:pPr>
      <w:r>
        <w:rPr>
          <w:rFonts w:hint="eastAsia"/>
          <w:b/>
          <w:sz w:val="36"/>
          <w:szCs w:val="36"/>
        </w:rPr>
        <w:t>咨询遴选报名须知</w:t>
      </w:r>
    </w:p>
    <w:p>
      <w:pPr>
        <w:pStyle w:val="9"/>
        <w:widowControl/>
        <w:shd w:val="clear" w:color="auto" w:fill="FFFFFF"/>
        <w:spacing w:before="120" w:beforeAutospacing="0" w:afterAutospacing="0"/>
        <w:rPr>
          <w:rFonts w:ascii="新宋体" w:hAnsi="新宋体" w:eastAsia="新宋体"/>
          <w:b/>
          <w:kern w:val="2"/>
          <w:sz w:val="28"/>
          <w:szCs w:val="28"/>
          <w:u w:val="double"/>
        </w:rPr>
      </w:pPr>
      <w:r>
        <w:rPr>
          <w:rFonts w:hint="eastAsia" w:ascii="新宋体" w:hAnsi="新宋体" w:eastAsia="新宋体"/>
          <w:b/>
          <w:kern w:val="2"/>
          <w:sz w:val="28"/>
          <w:szCs w:val="28"/>
          <w:u w:val="double"/>
        </w:rPr>
        <w:t>一、报名厂商资格要求：</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1、在中华人民共和国境内合法注册的独立法人企业。</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2、参与遴选的耗材产品（属医疗器械注册证管理范围）必须已在广东省第三方药品电子交易平台医用耗材交易系统上备案，并提供交易系统产品编码（尚在办理过程中暂无产品编码的，须提供相关证明材料）。</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3、经营状况：未处于被责令停业、财产被接管、冻结、破产状态, 在经营活动中没有违法记录。</w:t>
      </w:r>
    </w:p>
    <w:p>
      <w:pPr>
        <w:pStyle w:val="9"/>
        <w:widowControl/>
        <w:shd w:val="clear" w:color="auto" w:fill="FFFFFF"/>
        <w:spacing w:before="120" w:beforeAutospacing="0" w:afterAutospacing="0"/>
        <w:ind w:firstLine="560"/>
        <w:rPr>
          <w:rFonts w:ascii="宋体" w:hAnsi="宋体" w:eastAsia="宋体"/>
          <w:snapToGrid w:val="0"/>
          <w:sz w:val="28"/>
          <w:szCs w:val="28"/>
        </w:rPr>
      </w:pPr>
      <w:r>
        <w:rPr>
          <w:rFonts w:hint="eastAsia" w:ascii="宋体" w:hAnsi="宋体" w:eastAsia="宋体"/>
          <w:snapToGrid w:val="0"/>
          <w:sz w:val="28"/>
          <w:szCs w:val="28"/>
        </w:rPr>
        <w:t>4、参与专机专用医用耗材遴选产品必须适用公开遴选目录清单上的设备。</w:t>
      </w:r>
    </w:p>
    <w:p>
      <w:pPr>
        <w:rPr>
          <w:rFonts w:ascii="新宋体" w:hAnsi="新宋体" w:eastAsia="新宋体"/>
          <w:b/>
          <w:sz w:val="28"/>
          <w:szCs w:val="28"/>
          <w:u w:val="double"/>
        </w:rPr>
      </w:pPr>
      <w:r>
        <w:rPr>
          <w:rFonts w:hint="eastAsia" w:ascii="新宋体" w:hAnsi="新宋体" w:eastAsia="新宋体"/>
          <w:b/>
          <w:sz w:val="28"/>
          <w:szCs w:val="28"/>
          <w:u w:val="double"/>
        </w:rPr>
        <w:t>二、产品资料书内容、格式如下</w:t>
      </w:r>
      <w:r>
        <w:rPr>
          <w:rFonts w:hint="eastAsia" w:ascii="宋体" w:hAnsi="宋体"/>
          <w:b/>
          <w:snapToGrid w:val="0"/>
          <w:color w:val="205968" w:themeColor="accent5" w:themeShade="80"/>
          <w:kern w:val="0"/>
          <w:sz w:val="28"/>
          <w:szCs w:val="28"/>
          <w:u w:val="double"/>
        </w:rPr>
        <w:t>（可参考模板另详见附件2）</w:t>
      </w:r>
      <w:r>
        <w:rPr>
          <w:rFonts w:hint="eastAsia" w:ascii="新宋体" w:hAnsi="新宋体" w:eastAsia="新宋体"/>
          <w:b/>
          <w:sz w:val="28"/>
          <w:szCs w:val="28"/>
          <w:u w:val="double"/>
        </w:rPr>
        <w:t>：</w:t>
      </w:r>
    </w:p>
    <w:p>
      <w:pPr>
        <w:rPr>
          <w:rFonts w:ascii="宋体" w:hAnsi="宋体"/>
          <w:b/>
          <w:color w:val="FF0000"/>
          <w:sz w:val="28"/>
          <w:szCs w:val="28"/>
        </w:rPr>
      </w:pPr>
      <w:r>
        <w:rPr>
          <w:rFonts w:hint="eastAsia" w:ascii="宋体" w:hAnsi="宋体"/>
          <w:b/>
          <w:color w:val="FF0000"/>
          <w:sz w:val="28"/>
          <w:szCs w:val="28"/>
        </w:rPr>
        <w:t>电子版与纸质版资料必需一致。</w:t>
      </w:r>
    </w:p>
    <w:p>
      <w:pPr>
        <w:spacing w:line="600" w:lineRule="exact"/>
        <w:jc w:val="left"/>
        <w:rPr>
          <w:rFonts w:ascii="宋体" w:hAnsi="宋体"/>
          <w:sz w:val="28"/>
          <w:szCs w:val="28"/>
        </w:rPr>
      </w:pPr>
      <w:r>
        <w:rPr>
          <w:rFonts w:hint="eastAsia" w:ascii="宋体" w:hAnsi="宋体"/>
          <w:snapToGrid w:val="0"/>
          <w:kern w:val="0"/>
          <w:sz w:val="28"/>
          <w:szCs w:val="28"/>
        </w:rPr>
        <w:t>1、编制封面。封面要求标注：</w:t>
      </w:r>
      <w:r>
        <w:rPr>
          <w:rFonts w:hint="eastAsia" w:ascii="宋体" w:hAnsi="宋体"/>
          <w:sz w:val="28"/>
          <w:szCs w:val="28"/>
        </w:rPr>
        <w:t>邀请公告编号、项目名称、项目编号、报名公司名称、联系人、电话、电子邮箱、日期。</w:t>
      </w:r>
    </w:p>
    <w:p>
      <w:pPr>
        <w:rPr>
          <w:rFonts w:ascii="宋体" w:hAnsi="宋体"/>
          <w:snapToGrid w:val="0"/>
          <w:kern w:val="0"/>
          <w:sz w:val="28"/>
          <w:szCs w:val="28"/>
        </w:rPr>
      </w:pPr>
      <w:r>
        <w:rPr>
          <w:rFonts w:hint="eastAsia" w:ascii="宋体" w:hAnsi="宋体"/>
          <w:snapToGrid w:val="0"/>
          <w:kern w:val="0"/>
          <w:sz w:val="28"/>
          <w:szCs w:val="28"/>
        </w:rPr>
        <w:t>2、编制目录、页码。</w:t>
      </w:r>
    </w:p>
    <w:p>
      <w:pPr>
        <w:rPr>
          <w:rFonts w:ascii="宋体" w:hAnsi="宋体"/>
          <w:b/>
          <w:snapToGrid w:val="0"/>
          <w:color w:val="E36C0A"/>
          <w:kern w:val="0"/>
          <w:sz w:val="28"/>
          <w:szCs w:val="28"/>
        </w:rPr>
      </w:pPr>
      <w:r>
        <w:rPr>
          <w:rFonts w:hint="eastAsia" w:ascii="宋体" w:hAnsi="宋体"/>
          <w:snapToGrid w:val="0"/>
          <w:kern w:val="0"/>
          <w:sz w:val="28"/>
          <w:szCs w:val="28"/>
        </w:rPr>
        <w:t>3、对产品的相关描述。</w:t>
      </w:r>
      <w:r>
        <w:rPr>
          <w:rFonts w:hint="eastAsia" w:ascii="宋体" w:hAnsi="宋体"/>
          <w:b/>
          <w:snapToGrid w:val="0"/>
          <w:color w:val="E36C0A"/>
          <w:kern w:val="0"/>
          <w:sz w:val="28"/>
          <w:szCs w:val="28"/>
        </w:rPr>
        <w:t>内容包括：厂家简况、产品介绍、产品性能与优势、销售情况及用户名单(其中必须列出广东省的用户名单)、售后服务及承诺书（含保修年限）等。</w:t>
      </w:r>
    </w:p>
    <w:p>
      <w:pPr>
        <w:spacing w:line="600" w:lineRule="exact"/>
        <w:jc w:val="left"/>
        <w:rPr>
          <w:rFonts w:ascii="宋体" w:hAnsi="宋体"/>
          <w:b/>
          <w:snapToGrid w:val="0"/>
          <w:color w:val="205968" w:themeColor="accent5" w:themeShade="80"/>
          <w:kern w:val="0"/>
          <w:sz w:val="28"/>
          <w:szCs w:val="28"/>
        </w:rPr>
      </w:pPr>
      <w:r>
        <w:rPr>
          <w:rFonts w:hint="eastAsia" w:ascii="宋体" w:hAnsi="宋体"/>
          <w:sz w:val="28"/>
          <w:szCs w:val="28"/>
        </w:rPr>
        <w:t>4、</w:t>
      </w:r>
      <w:r>
        <w:rPr>
          <w:rFonts w:hint="eastAsia" w:ascii="宋体" w:hAnsi="宋体"/>
          <w:snapToGrid w:val="0"/>
          <w:kern w:val="0"/>
          <w:sz w:val="28"/>
          <w:szCs w:val="28"/>
        </w:rPr>
        <w:t>设备技术参数表</w:t>
      </w:r>
      <w:r>
        <w:rPr>
          <w:rFonts w:hint="eastAsia" w:ascii="宋体" w:hAnsi="宋体"/>
          <w:b/>
          <w:snapToGrid w:val="0"/>
          <w:color w:val="205968" w:themeColor="accent5" w:themeShade="80"/>
          <w:kern w:val="0"/>
          <w:sz w:val="28"/>
          <w:szCs w:val="28"/>
        </w:rPr>
        <w:t>（需另独立提供文件格式为可修改</w:t>
      </w:r>
      <w:r>
        <w:rPr>
          <w:rFonts w:hint="eastAsia" w:ascii="宋体" w:hAnsi="宋体"/>
          <w:b/>
          <w:snapToGrid w:val="0"/>
          <w:color w:val="205968" w:themeColor="accent5" w:themeShade="80"/>
          <w:kern w:val="0"/>
          <w:sz w:val="28"/>
          <w:szCs w:val="28"/>
          <w:highlight w:val="yellow"/>
        </w:rPr>
        <w:t>微软word文档</w:t>
      </w:r>
      <w:r>
        <w:rPr>
          <w:rFonts w:hint="eastAsia" w:ascii="宋体" w:hAnsi="宋体"/>
          <w:b/>
          <w:snapToGrid w:val="0"/>
          <w:color w:val="205968" w:themeColor="accent5" w:themeShade="80"/>
          <w:kern w:val="0"/>
          <w:sz w:val="28"/>
          <w:szCs w:val="28"/>
        </w:rPr>
        <w:t>电子版）</w:t>
      </w:r>
    </w:p>
    <w:p>
      <w:pPr>
        <w:spacing w:line="600" w:lineRule="exact"/>
        <w:jc w:val="left"/>
        <w:rPr>
          <w:rFonts w:ascii="宋体" w:hAnsi="宋体"/>
          <w:b/>
          <w:snapToGrid w:val="0"/>
          <w:color w:val="000000" w:themeColor="text1"/>
          <w:kern w:val="0"/>
          <w:sz w:val="28"/>
          <w:szCs w:val="28"/>
        </w:rPr>
      </w:pPr>
      <w:r>
        <w:rPr>
          <w:rFonts w:hint="eastAsia" w:ascii="宋体" w:hAnsi="宋体"/>
          <w:b/>
          <w:snapToGrid w:val="0"/>
          <w:color w:val="000000" w:themeColor="text1"/>
          <w:kern w:val="0"/>
          <w:sz w:val="28"/>
          <w:szCs w:val="28"/>
        </w:rPr>
        <w:t>要求如下：</w:t>
      </w:r>
    </w:p>
    <w:p>
      <w:pPr>
        <w:pStyle w:val="19"/>
        <w:numPr>
          <w:ilvl w:val="0"/>
          <w:numId w:val="1"/>
        </w:numPr>
        <w:spacing w:line="600" w:lineRule="exact"/>
        <w:ind w:firstLineChars="0"/>
        <w:jc w:val="left"/>
        <w:rPr>
          <w:rFonts w:ascii="宋体" w:hAnsi="宋体"/>
          <w:sz w:val="28"/>
          <w:szCs w:val="28"/>
        </w:rPr>
      </w:pPr>
      <w:r>
        <w:rPr>
          <w:rFonts w:ascii="宋体" w:hAnsi="宋体"/>
          <w:sz w:val="28"/>
          <w:szCs w:val="28"/>
        </w:rPr>
        <w:t>请各商家提供拟介绍</w:t>
      </w:r>
      <w:r>
        <w:rPr>
          <w:rFonts w:hint="eastAsia" w:ascii="宋体" w:hAnsi="宋体"/>
          <w:sz w:val="28"/>
          <w:szCs w:val="28"/>
        </w:rPr>
        <w:t>设备</w:t>
      </w:r>
      <w:r>
        <w:rPr>
          <w:rFonts w:ascii="宋体" w:hAnsi="宋体"/>
          <w:sz w:val="28"/>
          <w:szCs w:val="28"/>
        </w:rPr>
        <w:t>完整的技术参数</w:t>
      </w:r>
      <w:r>
        <w:rPr>
          <w:rFonts w:hint="eastAsia" w:ascii="宋体" w:hAnsi="宋体"/>
          <w:sz w:val="28"/>
          <w:szCs w:val="28"/>
        </w:rPr>
        <w:t>（需标注独有参数）。</w:t>
      </w:r>
    </w:p>
    <w:p>
      <w:pPr>
        <w:pStyle w:val="19"/>
        <w:widowControl/>
        <w:numPr>
          <w:ilvl w:val="0"/>
          <w:numId w:val="1"/>
        </w:numPr>
        <w:ind w:firstLineChars="0"/>
        <w:rPr>
          <w:rFonts w:ascii="宋体" w:hAnsi="宋体"/>
          <w:sz w:val="28"/>
          <w:szCs w:val="28"/>
        </w:rPr>
      </w:pPr>
      <w:r>
        <w:rPr>
          <w:rFonts w:hint="eastAsia" w:ascii="宋体" w:hAnsi="宋体"/>
          <w:sz w:val="28"/>
          <w:szCs w:val="28"/>
        </w:rPr>
        <w:t>会议的演示及讲解内容不能超出提交的技术要求说明范围, 提交的技术要求说明文件可以用另一种语言，但相应内容应翻译成中文，在解释时应以以中文文本为准。</w:t>
      </w:r>
    </w:p>
    <w:p>
      <w:pPr>
        <w:spacing w:line="600" w:lineRule="exact"/>
        <w:jc w:val="left"/>
        <w:rPr>
          <w:rFonts w:ascii="宋体" w:hAnsi="宋体"/>
          <w:b/>
          <w:snapToGrid w:val="0"/>
          <w:color w:val="205968" w:themeColor="accent5" w:themeShade="80"/>
          <w:kern w:val="0"/>
          <w:sz w:val="28"/>
          <w:szCs w:val="28"/>
        </w:rPr>
      </w:pPr>
      <w:r>
        <w:rPr>
          <w:rFonts w:hint="eastAsia" w:ascii="宋体" w:hAnsi="宋体"/>
          <w:sz w:val="28"/>
          <w:szCs w:val="28"/>
        </w:rPr>
        <w:t>5、设备</w:t>
      </w:r>
      <w:r>
        <w:rPr>
          <w:rFonts w:hint="eastAsia" w:ascii="宋体" w:hAnsi="宋体"/>
          <w:snapToGrid w:val="0"/>
          <w:kern w:val="0"/>
          <w:sz w:val="28"/>
          <w:szCs w:val="28"/>
        </w:rPr>
        <w:t>配置清单</w:t>
      </w:r>
      <w:r>
        <w:rPr>
          <w:rFonts w:hint="eastAsia" w:ascii="宋体" w:hAnsi="宋体"/>
          <w:b/>
          <w:snapToGrid w:val="0"/>
          <w:color w:val="205968" w:themeColor="accent5" w:themeShade="80"/>
          <w:kern w:val="0"/>
          <w:sz w:val="28"/>
          <w:szCs w:val="28"/>
        </w:rPr>
        <w:t>（需另独立提供文件格式为可修改</w:t>
      </w:r>
      <w:r>
        <w:rPr>
          <w:rFonts w:hint="eastAsia" w:ascii="宋体" w:hAnsi="宋体"/>
          <w:b/>
          <w:snapToGrid w:val="0"/>
          <w:color w:val="205968" w:themeColor="accent5" w:themeShade="80"/>
          <w:kern w:val="0"/>
          <w:sz w:val="28"/>
          <w:szCs w:val="28"/>
          <w:highlight w:val="yellow"/>
        </w:rPr>
        <w:t>微软word文档</w:t>
      </w:r>
      <w:r>
        <w:rPr>
          <w:rFonts w:hint="eastAsia" w:ascii="宋体" w:hAnsi="宋体"/>
          <w:b/>
          <w:snapToGrid w:val="0"/>
          <w:color w:val="205968" w:themeColor="accent5" w:themeShade="80"/>
          <w:kern w:val="0"/>
          <w:sz w:val="28"/>
          <w:szCs w:val="28"/>
        </w:rPr>
        <w:t>电子版）。</w:t>
      </w:r>
    </w:p>
    <w:p>
      <w:r>
        <w:rPr>
          <w:rFonts w:hint="eastAsia" w:ascii="宋体" w:hAnsi="宋体"/>
          <w:b/>
          <w:snapToGrid w:val="0"/>
          <w:color w:val="E36C0A"/>
          <w:kern w:val="0"/>
          <w:sz w:val="28"/>
          <w:szCs w:val="28"/>
        </w:rPr>
        <w:t>6、</w:t>
      </w:r>
      <w:r>
        <w:rPr>
          <w:rFonts w:hint="eastAsia" w:ascii="宋体" w:hAnsi="宋体"/>
          <w:snapToGrid w:val="0"/>
          <w:kern w:val="0"/>
          <w:sz w:val="28"/>
          <w:szCs w:val="28"/>
        </w:rPr>
        <w:t>耗材明细表</w:t>
      </w:r>
      <w:r>
        <w:rPr>
          <w:rFonts w:hint="eastAsia" w:ascii="宋体" w:hAnsi="宋体"/>
          <w:b/>
          <w:snapToGrid w:val="0"/>
          <w:color w:val="205968" w:themeColor="accent5" w:themeShade="80"/>
          <w:kern w:val="0"/>
          <w:sz w:val="28"/>
          <w:szCs w:val="28"/>
        </w:rPr>
        <w:t>（需另独立提供文件格式为可修改</w:t>
      </w:r>
      <w:r>
        <w:rPr>
          <w:rFonts w:hint="eastAsia" w:ascii="宋体" w:hAnsi="宋体"/>
          <w:b/>
          <w:snapToGrid w:val="0"/>
          <w:color w:val="205968" w:themeColor="accent5" w:themeShade="80"/>
          <w:kern w:val="0"/>
          <w:sz w:val="28"/>
          <w:szCs w:val="28"/>
          <w:highlight w:val="yellow"/>
        </w:rPr>
        <w:t>微软word文档</w:t>
      </w:r>
      <w:r>
        <w:rPr>
          <w:rFonts w:hint="eastAsia" w:ascii="宋体" w:hAnsi="宋体"/>
          <w:b/>
          <w:snapToGrid w:val="0"/>
          <w:color w:val="205968" w:themeColor="accent5" w:themeShade="80"/>
          <w:kern w:val="0"/>
          <w:sz w:val="28"/>
          <w:szCs w:val="28"/>
        </w:rPr>
        <w:t>电子版）</w:t>
      </w:r>
      <w:r>
        <w:rPr>
          <w:rFonts w:hint="eastAsia" w:ascii="宋体" w:hAnsi="宋体"/>
          <w:snapToGrid w:val="0"/>
          <w:color w:val="403152" w:themeColor="accent4" w:themeShade="80"/>
          <w:kern w:val="0"/>
          <w:sz w:val="28"/>
          <w:szCs w:val="28"/>
        </w:rPr>
        <w:t>。</w:t>
      </w:r>
    </w:p>
    <w:p>
      <w:pPr>
        <w:spacing w:line="600" w:lineRule="exact"/>
        <w:jc w:val="left"/>
        <w:rPr>
          <w:rFonts w:ascii="宋体" w:hAnsi="宋体"/>
          <w:sz w:val="28"/>
          <w:szCs w:val="28"/>
        </w:rPr>
      </w:pPr>
      <w:r>
        <w:rPr>
          <w:rFonts w:hint="eastAsia" w:ascii="宋体" w:hAnsi="宋体"/>
          <w:snapToGrid w:val="0"/>
          <w:kern w:val="0"/>
          <w:sz w:val="28"/>
          <w:szCs w:val="28"/>
        </w:rPr>
        <w:t>7、</w:t>
      </w:r>
      <w:r>
        <w:rPr>
          <w:rFonts w:hint="eastAsia" w:ascii="宋体" w:hAnsi="宋体"/>
          <w:sz w:val="28"/>
          <w:szCs w:val="28"/>
        </w:rPr>
        <w:t>三证等材料</w:t>
      </w:r>
      <w:r>
        <w:rPr>
          <w:rFonts w:hint="eastAsia" w:ascii="宋体" w:hAnsi="宋体"/>
          <w:b/>
          <w:color w:val="984806"/>
          <w:sz w:val="28"/>
          <w:szCs w:val="28"/>
        </w:rPr>
        <w:t>（电子版为彩色JPG或者PDF，</w:t>
      </w:r>
      <w:r>
        <w:rPr>
          <w:rFonts w:hint="eastAsia" w:ascii="宋体" w:hAnsi="宋体"/>
          <w:sz w:val="28"/>
          <w:szCs w:val="28"/>
        </w:rPr>
        <w:t>证件必须在有效期内</w:t>
      </w:r>
      <w:r>
        <w:rPr>
          <w:rFonts w:hint="eastAsia" w:ascii="宋体" w:hAnsi="宋体"/>
          <w:b/>
          <w:color w:val="984806"/>
          <w:sz w:val="28"/>
          <w:szCs w:val="28"/>
        </w:rPr>
        <w:t>）</w:t>
      </w:r>
      <w:r>
        <w:rPr>
          <w:rFonts w:hint="eastAsia" w:ascii="宋体" w:hAnsi="宋体"/>
          <w:sz w:val="28"/>
          <w:szCs w:val="28"/>
        </w:rPr>
        <w:t>：</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工商局签发的单位法人营业执照。（报名单位必须有年审）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中华人民共和国组织机构代码证。（报名单位必须有年审）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税务登记证。</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食品药品监督管理局签发的医疗器械经营许可证。（报名单位必须有年审）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法人授权书。（含法人签名，</w:t>
      </w:r>
      <w:r>
        <w:rPr>
          <w:rFonts w:hint="eastAsia" w:ascii="宋体" w:hAnsi="宋体"/>
          <w:b/>
          <w:snapToGrid w:val="0"/>
          <w:color w:val="4F6228" w:themeColor="accent3" w:themeShade="80"/>
          <w:sz w:val="28"/>
          <w:szCs w:val="28"/>
        </w:rPr>
        <w:t>格式详见本文附件2</w:t>
      </w:r>
      <w:r>
        <w:rPr>
          <w:rFonts w:hint="eastAsia" w:ascii="宋体" w:hAnsi="宋体"/>
          <w:snapToGrid w:val="0"/>
          <w:color w:val="000000"/>
          <w:sz w:val="28"/>
          <w:szCs w:val="28"/>
        </w:rPr>
        <w:t>）</w:t>
      </w:r>
    </w:p>
    <w:p>
      <w:pPr>
        <w:numPr>
          <w:ilvl w:val="1"/>
          <w:numId w:val="2"/>
        </w:numPr>
        <w:spacing w:line="600" w:lineRule="exact"/>
        <w:jc w:val="left"/>
        <w:rPr>
          <w:rFonts w:ascii="宋体" w:hAnsi="宋体"/>
          <w:snapToGrid w:val="0"/>
          <w:color w:val="000000"/>
          <w:sz w:val="28"/>
          <w:szCs w:val="28"/>
        </w:rPr>
      </w:pPr>
      <w:r>
        <w:rPr>
          <w:rFonts w:ascii="宋体" w:hAnsi="宋体"/>
          <w:snapToGrid w:val="0"/>
          <w:color w:val="000000"/>
          <w:sz w:val="28"/>
          <w:szCs w:val="28"/>
        </w:rPr>
        <w:t>医疗器械经营企业许可证</w:t>
      </w:r>
      <w:r>
        <w:rPr>
          <w:rFonts w:hint="eastAsia" w:ascii="宋体" w:hAnsi="宋体"/>
          <w:snapToGrid w:val="0"/>
          <w:color w:val="000000"/>
          <w:sz w:val="28"/>
          <w:szCs w:val="28"/>
        </w:rPr>
        <w:t>（生产厂家）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医疗器械生产许可证（生产厂家）。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有效期内的医疗器械注册证。（包括变更文件）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医疗器械经营备案凭证</w:t>
      </w:r>
    </w:p>
    <w:p>
      <w:pPr>
        <w:pStyle w:val="19"/>
        <w:numPr>
          <w:ilvl w:val="0"/>
          <w:numId w:val="0"/>
        </w:numPr>
        <w:autoSpaceDE w:val="0"/>
        <w:autoSpaceDN w:val="0"/>
        <w:rPr>
          <w:rFonts w:ascii="宋体" w:hAnsi="宋体"/>
          <w:snapToGrid w:val="0"/>
          <w:color w:val="000000" w:themeColor="text1"/>
          <w:sz w:val="28"/>
          <w:szCs w:val="28"/>
          <w14:textFill>
            <w14:solidFill>
              <w14:schemeClr w14:val="tx1"/>
            </w14:solidFill>
          </w14:textFill>
        </w:rPr>
      </w:pPr>
      <w:r>
        <w:rPr>
          <w:rFonts w:hint="eastAsia" w:ascii="宋体" w:hAnsi="宋体"/>
          <w:b/>
          <w:snapToGrid w:val="0"/>
          <w:color w:val="FF0000"/>
          <w:kern w:val="0"/>
          <w:sz w:val="28"/>
          <w:szCs w:val="28"/>
          <w:lang w:val="en-US" w:eastAsia="zh-CN"/>
        </w:rPr>
        <w:t>8</w:t>
      </w:r>
      <w:r>
        <w:rPr>
          <w:rFonts w:hint="eastAsia" w:ascii="宋体" w:hAnsi="宋体"/>
          <w:b/>
          <w:snapToGrid w:val="0"/>
          <w:color w:val="FF0000"/>
          <w:kern w:val="0"/>
          <w:sz w:val="28"/>
          <w:szCs w:val="28"/>
          <w:lang w:eastAsia="zh-CN"/>
        </w:rPr>
        <w:t>、</w:t>
      </w:r>
      <w:r>
        <w:rPr>
          <w:rFonts w:hint="eastAsia" w:ascii="宋体" w:hAnsi="宋体"/>
          <w:b/>
          <w:snapToGrid w:val="0"/>
          <w:color w:val="FF0000"/>
          <w:kern w:val="0"/>
          <w:sz w:val="28"/>
          <w:szCs w:val="28"/>
        </w:rPr>
        <w:t>《公司报价确认函》不需电子文档，纸质版必须盖公章</w:t>
      </w:r>
      <w:r>
        <w:rPr>
          <w:rFonts w:hint="eastAsia" w:ascii="宋体" w:hAnsi="宋体"/>
          <w:b/>
          <w:snapToGrid w:val="0"/>
          <w:color w:val="FF0000"/>
          <w:kern w:val="0"/>
          <w:sz w:val="28"/>
          <w:szCs w:val="28"/>
          <w:lang w:eastAsia="zh-CN"/>
        </w:rPr>
        <w:t>且</w:t>
      </w:r>
      <w:r>
        <w:rPr>
          <w:rFonts w:hint="eastAsia" w:ascii="宋体" w:hAnsi="宋体"/>
          <w:b/>
          <w:snapToGrid w:val="0"/>
          <w:color w:val="FF0000"/>
          <w:kern w:val="0"/>
          <w:sz w:val="28"/>
          <w:szCs w:val="28"/>
        </w:rPr>
        <w:t>纸质版请勿放置产品介绍书里</w:t>
      </w:r>
      <w:r>
        <w:rPr>
          <w:rFonts w:hint="eastAsia" w:ascii="宋体" w:hAnsi="宋体"/>
          <w:b/>
          <w:snapToGrid w:val="0"/>
          <w:color w:val="FF0000"/>
          <w:kern w:val="0"/>
          <w:sz w:val="28"/>
          <w:szCs w:val="28"/>
          <w:lang w:eastAsia="zh-CN"/>
        </w:rPr>
        <w:t>，</w:t>
      </w:r>
      <w:r>
        <w:rPr>
          <w:rFonts w:hint="eastAsia" w:ascii="宋体" w:hAnsi="宋体"/>
          <w:b/>
          <w:snapToGrid w:val="0"/>
          <w:color w:val="FF0000"/>
          <w:kern w:val="0"/>
          <w:sz w:val="28"/>
          <w:szCs w:val="28"/>
        </w:rPr>
        <w:t>开会现场提交。</w:t>
      </w:r>
      <w:r>
        <w:rPr>
          <w:rFonts w:hint="eastAsia" w:ascii="宋体" w:hAnsi="宋体"/>
          <w:b/>
          <w:snapToGrid w:val="0"/>
          <w:color w:val="auto"/>
          <w:kern w:val="0"/>
          <w:sz w:val="28"/>
          <w:szCs w:val="28"/>
          <w:highlight w:val="yellow"/>
          <w:lang w:eastAsia="zh-CN"/>
        </w:rPr>
        <w:t>（</w:t>
      </w:r>
      <w:r>
        <w:rPr>
          <w:rFonts w:hint="eastAsia" w:ascii="楷体" w:hAnsi="楷体" w:eastAsia="楷体" w:cs="楷体"/>
          <w:sz w:val="28"/>
          <w:szCs w:val="28"/>
          <w:highlight w:val="yellow"/>
        </w:rPr>
        <w:t>报价按检查项目结果单人份</w:t>
      </w:r>
      <w:r>
        <w:rPr>
          <w:rFonts w:hint="eastAsia" w:ascii="楷体" w:hAnsi="楷体" w:eastAsia="楷体" w:cs="楷体"/>
          <w:color w:val="000000" w:themeColor="text1"/>
          <w:sz w:val="28"/>
          <w:szCs w:val="28"/>
          <w:highlight w:val="yellow"/>
          <w14:textFill>
            <w14:solidFill>
              <w14:schemeClr w14:val="tx1"/>
            </w14:solidFill>
          </w14:textFill>
        </w:rPr>
        <w:t>报价（此价格包含检测全过程所有试剂耗材及配套校准品、质控品、预激发液、激发液、清洗液</w:t>
      </w:r>
      <w:ins w:id="0" w:author="资产管理部" w:date="2019-11-21T16:39:32Z">
        <w:bookmarkStart w:id="0" w:name="_GoBack"/>
        <w:r>
          <w:rPr>
            <w:rFonts w:hint="eastAsia" w:ascii="楷体" w:hAnsi="楷体" w:eastAsia="楷体" w:cs="楷体"/>
            <w:color w:val="000000" w:themeColor="text1"/>
            <w:sz w:val="28"/>
            <w:szCs w:val="28"/>
            <w:highlight w:val="yellow"/>
            <w:lang w:eastAsia="zh-CN"/>
            <w14:textFill>
              <w14:solidFill>
                <w14:schemeClr w14:val="tx1"/>
              </w14:solidFill>
            </w14:textFill>
          </w:rPr>
          <w:t>、</w:t>
        </w:r>
      </w:ins>
      <w:ins w:id="1" w:author="资产管理部" w:date="2019-11-21T16:39:37Z">
        <w:r>
          <w:rPr>
            <w:rFonts w:hint="eastAsia" w:ascii="楷体" w:hAnsi="楷体" w:eastAsia="楷体" w:cs="楷体"/>
            <w:color w:val="000000" w:themeColor="text1"/>
            <w:sz w:val="28"/>
            <w:szCs w:val="28"/>
            <w:highlight w:val="yellow"/>
            <w:lang w:eastAsia="zh-CN"/>
            <w14:textFill>
              <w14:solidFill>
                <w14:schemeClr w14:val="tx1"/>
              </w14:solidFill>
            </w14:textFill>
          </w:rPr>
          <w:t>吸嘴</w:t>
        </w:r>
      </w:ins>
      <w:ins w:id="2" w:author="资产管理部" w:date="2019-11-21T16:39:38Z">
        <w:r>
          <w:rPr>
            <w:rFonts w:hint="eastAsia" w:ascii="楷体" w:hAnsi="楷体" w:eastAsia="楷体" w:cs="楷体"/>
            <w:color w:val="000000" w:themeColor="text1"/>
            <w:sz w:val="28"/>
            <w:szCs w:val="28"/>
            <w:highlight w:val="yellow"/>
            <w:lang w:eastAsia="zh-CN"/>
            <w14:textFill>
              <w14:solidFill>
                <w14:schemeClr w14:val="tx1"/>
              </w14:solidFill>
            </w14:textFill>
          </w:rPr>
          <w:t>、</w:t>
        </w:r>
      </w:ins>
      <w:ins w:id="3" w:author="资产管理部" w:date="2019-11-21T16:39:39Z">
        <w:r>
          <w:rPr>
            <w:rFonts w:hint="eastAsia" w:ascii="楷体" w:hAnsi="楷体" w:eastAsia="楷体" w:cs="楷体"/>
            <w:color w:val="000000" w:themeColor="text1"/>
            <w:sz w:val="28"/>
            <w:szCs w:val="28"/>
            <w:highlight w:val="yellow"/>
            <w:lang w:eastAsia="zh-CN"/>
            <w14:textFill>
              <w14:solidFill>
                <w14:schemeClr w14:val="tx1"/>
              </w14:solidFill>
            </w14:textFill>
          </w:rPr>
          <w:t>反应杯</w:t>
        </w:r>
      </w:ins>
      <w:ins w:id="4" w:author="资产管理部" w:date="2019-11-21T16:39:41Z">
        <w:r>
          <w:rPr>
            <w:rFonts w:hint="eastAsia" w:ascii="楷体" w:hAnsi="楷体" w:eastAsia="楷体" w:cs="楷体"/>
            <w:color w:val="000000" w:themeColor="text1"/>
            <w:sz w:val="28"/>
            <w:szCs w:val="28"/>
            <w:highlight w:val="yellow"/>
            <w:lang w:eastAsia="zh-CN"/>
            <w14:textFill>
              <w14:solidFill>
                <w14:schemeClr w14:val="tx1"/>
              </w14:solidFill>
            </w14:textFill>
          </w:rPr>
          <w:t>等</w:t>
        </w:r>
      </w:ins>
      <w:ins w:id="5" w:author="资产管理部" w:date="2019-11-21T16:39:43Z">
        <w:r>
          <w:rPr>
            <w:rFonts w:hint="eastAsia" w:ascii="楷体" w:hAnsi="楷体" w:eastAsia="楷体" w:cs="楷体"/>
            <w:color w:val="000000" w:themeColor="text1"/>
            <w:sz w:val="28"/>
            <w:szCs w:val="28"/>
            <w:highlight w:val="yellow"/>
            <w:lang w:eastAsia="zh-CN"/>
            <w14:textFill>
              <w14:solidFill>
                <w14:schemeClr w14:val="tx1"/>
              </w14:solidFill>
            </w14:textFill>
          </w:rPr>
          <w:t>配套</w:t>
        </w:r>
      </w:ins>
      <w:ins w:id="6" w:author="资产管理部" w:date="2019-11-21T16:39:44Z">
        <w:r>
          <w:rPr>
            <w:rFonts w:hint="eastAsia" w:ascii="楷体" w:hAnsi="楷体" w:eastAsia="楷体" w:cs="楷体"/>
            <w:color w:val="000000" w:themeColor="text1"/>
            <w:sz w:val="28"/>
            <w:szCs w:val="28"/>
            <w:highlight w:val="yellow"/>
            <w:lang w:eastAsia="zh-CN"/>
            <w14:textFill>
              <w14:solidFill>
                <w14:schemeClr w14:val="tx1"/>
              </w14:solidFill>
            </w14:textFill>
          </w:rPr>
          <w:t>物品</w:t>
        </w:r>
        <w:bookmarkEnd w:id="0"/>
      </w:ins>
      <w:r>
        <w:rPr>
          <w:rFonts w:hint="eastAsia" w:ascii="楷体" w:hAnsi="楷体" w:eastAsia="楷体" w:cs="楷体"/>
          <w:color w:val="000000" w:themeColor="text1"/>
          <w:sz w:val="28"/>
          <w:szCs w:val="28"/>
          <w:highlight w:val="yellow"/>
          <w14:textFill>
            <w14:solidFill>
              <w14:schemeClr w14:val="tx1"/>
            </w14:solidFill>
          </w14:textFill>
        </w:rPr>
        <w:t>）</w:t>
      </w:r>
    </w:p>
    <w:p>
      <w:pPr>
        <w:spacing w:line="600" w:lineRule="exact"/>
        <w:ind w:left="140" w:hanging="140" w:hangingChars="50"/>
        <w:jc w:val="left"/>
        <w:rPr>
          <w:rFonts w:ascii="宋体" w:hAnsi="宋体"/>
          <w:snapToGrid w:val="0"/>
          <w:color w:val="984806"/>
          <w:kern w:val="0"/>
          <w:sz w:val="28"/>
          <w:szCs w:val="28"/>
        </w:rPr>
      </w:pPr>
      <w:r>
        <w:rPr>
          <w:rFonts w:hint="eastAsia" w:ascii="宋体" w:hAnsi="宋体"/>
          <w:snapToGrid w:val="0"/>
          <w:kern w:val="0"/>
          <w:sz w:val="28"/>
          <w:szCs w:val="28"/>
        </w:rPr>
        <w:t>9、产品代理证书或授权书。（经销商或代理商必须提供）</w:t>
      </w:r>
      <w:r>
        <w:rPr>
          <w:rFonts w:hint="eastAsia" w:ascii="宋体" w:hAnsi="宋体"/>
          <w:b/>
          <w:color w:val="984806"/>
          <w:sz w:val="28"/>
          <w:szCs w:val="28"/>
        </w:rPr>
        <w:t>（电子版为彩色JPG或者PDF）。</w:t>
      </w:r>
    </w:p>
    <w:p>
      <w:pPr>
        <w:spacing w:line="600" w:lineRule="exact"/>
        <w:jc w:val="left"/>
        <w:rPr>
          <w:rFonts w:ascii="宋体" w:hAnsi="宋体"/>
          <w:snapToGrid w:val="0"/>
          <w:color w:val="000000" w:themeColor="text1"/>
          <w:kern w:val="0"/>
          <w:sz w:val="28"/>
          <w:szCs w:val="28"/>
        </w:rPr>
      </w:pPr>
      <w:r>
        <w:rPr>
          <w:rFonts w:hint="eastAsia" w:ascii="宋体" w:hAnsi="宋体"/>
          <w:snapToGrid w:val="0"/>
          <w:kern w:val="0"/>
          <w:sz w:val="28"/>
          <w:szCs w:val="28"/>
        </w:rPr>
        <w:t>10、法定代表人授权参会代表授权委托书、参会代表身份证复印件。</w:t>
      </w:r>
      <w:r>
        <w:rPr>
          <w:rFonts w:hint="eastAsia" w:ascii="宋体" w:hAnsi="宋体"/>
          <w:b/>
          <w:color w:val="984806"/>
          <w:sz w:val="28"/>
          <w:szCs w:val="28"/>
        </w:rPr>
        <w:t>（</w:t>
      </w:r>
      <w:r>
        <w:rPr>
          <w:rFonts w:hint="eastAsia" w:ascii="宋体" w:hAnsi="宋体"/>
          <w:b/>
          <w:color w:val="4F6228" w:themeColor="accent3" w:themeShade="80"/>
          <w:sz w:val="28"/>
          <w:szCs w:val="28"/>
        </w:rPr>
        <w:t>格式详见本文附件2</w:t>
      </w:r>
      <w:r>
        <w:rPr>
          <w:rFonts w:hint="eastAsia" w:ascii="宋体" w:hAnsi="宋体"/>
          <w:b/>
          <w:color w:val="984806"/>
          <w:sz w:val="28"/>
          <w:szCs w:val="28"/>
        </w:rPr>
        <w:t>，电子版为彩色JPG或者PDF）。</w:t>
      </w:r>
      <w:r>
        <w:rPr>
          <w:rFonts w:hint="eastAsia" w:ascii="宋体" w:hAnsi="宋体"/>
          <w:color w:val="000000" w:themeColor="text1"/>
          <w:sz w:val="28"/>
          <w:szCs w:val="28"/>
        </w:rPr>
        <w:t>参会代表更换的，请重新发过电子版。</w:t>
      </w:r>
    </w:p>
    <w:p>
      <w:pPr>
        <w:spacing w:line="600" w:lineRule="exact"/>
        <w:ind w:left="140" w:hanging="140" w:hangingChars="50"/>
        <w:jc w:val="left"/>
        <w:rPr>
          <w:rFonts w:ascii="宋体" w:hAnsi="宋体"/>
          <w:b/>
          <w:color w:val="984806"/>
          <w:sz w:val="28"/>
          <w:szCs w:val="28"/>
        </w:rPr>
      </w:pPr>
      <w:r>
        <w:rPr>
          <w:rFonts w:hint="eastAsia" w:ascii="宋体" w:hAnsi="宋体"/>
          <w:snapToGrid w:val="0"/>
          <w:kern w:val="0"/>
          <w:sz w:val="28"/>
          <w:szCs w:val="28"/>
        </w:rPr>
        <w:t>11、三家以上设备成交合同或中标通知书、发票及耗材成交送货清单、发票（原则上提供广东省三甲医院），中标价不能涂改。（近2年）</w:t>
      </w:r>
      <w:r>
        <w:rPr>
          <w:rFonts w:hint="eastAsia" w:ascii="宋体" w:hAnsi="宋体"/>
          <w:b/>
          <w:color w:val="984806"/>
          <w:sz w:val="28"/>
          <w:szCs w:val="28"/>
        </w:rPr>
        <w:t>（电子版为彩色JPG或者PDF格式）。</w:t>
      </w:r>
    </w:p>
    <w:p>
      <w:pPr>
        <w:spacing w:line="600" w:lineRule="exact"/>
        <w:ind w:left="140" w:hanging="140" w:hangingChars="50"/>
        <w:jc w:val="left"/>
        <w:rPr>
          <w:rFonts w:ascii="宋体" w:hAnsi="宋体"/>
          <w:snapToGrid w:val="0"/>
          <w:kern w:val="0"/>
          <w:sz w:val="28"/>
          <w:szCs w:val="28"/>
        </w:rPr>
      </w:pPr>
      <w:r>
        <w:rPr>
          <w:rFonts w:hint="eastAsia" w:ascii="宋体" w:hAnsi="宋体"/>
          <w:sz w:val="28"/>
          <w:szCs w:val="28"/>
        </w:rPr>
        <w:t>13、产品彩页（正本）。</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14、产品资料书</w:t>
      </w:r>
      <w:r>
        <w:rPr>
          <w:rFonts w:hint="eastAsia" w:ascii="宋体" w:hAnsi="宋体"/>
          <w:b/>
          <w:snapToGrid w:val="0"/>
          <w:color w:val="FF0000"/>
          <w:kern w:val="0"/>
          <w:sz w:val="28"/>
          <w:szCs w:val="28"/>
        </w:rPr>
        <w:t>6份，其中正本1份、副本5份</w:t>
      </w:r>
      <w:r>
        <w:rPr>
          <w:rFonts w:hint="eastAsia" w:ascii="宋体" w:hAnsi="宋体"/>
          <w:snapToGrid w:val="0"/>
          <w:kern w:val="0"/>
          <w:sz w:val="28"/>
          <w:szCs w:val="28"/>
        </w:rPr>
        <w:t>，副本可采用正本的复印件。每份产品资料需标明“正本”、“副本”，</w:t>
      </w:r>
      <w:r>
        <w:rPr>
          <w:rFonts w:hint="eastAsia" w:ascii="宋体" w:hAnsi="宋体"/>
          <w:snapToGrid w:val="0"/>
          <w:color w:val="FF0000"/>
          <w:kern w:val="0"/>
          <w:sz w:val="28"/>
          <w:szCs w:val="28"/>
          <w:u w:val="thick" w:color="B2A1C7" w:themeColor="accent4" w:themeTint="99"/>
        </w:rPr>
        <w:t>其中正本要求</w:t>
      </w:r>
      <w:r>
        <w:rPr>
          <w:rFonts w:hint="eastAsia" w:ascii="宋体" w:hAnsi="宋体"/>
          <w:b/>
          <w:snapToGrid w:val="0"/>
          <w:color w:val="FF0000"/>
          <w:kern w:val="0"/>
          <w:sz w:val="28"/>
          <w:szCs w:val="28"/>
          <w:u w:val="thick" w:color="B2A1C7" w:themeColor="accent4" w:themeTint="99"/>
        </w:rPr>
        <w:t>盖公司章</w:t>
      </w:r>
      <w:r>
        <w:rPr>
          <w:rFonts w:hint="eastAsia" w:ascii="宋体" w:hAnsi="宋体"/>
          <w:snapToGrid w:val="0"/>
          <w:kern w:val="0"/>
          <w:sz w:val="28"/>
          <w:szCs w:val="28"/>
        </w:rPr>
        <w:t>。正、副本不符以</w:t>
      </w:r>
      <w:r>
        <w:rPr>
          <w:rFonts w:hint="eastAsia" w:ascii="宋体" w:hAnsi="宋体"/>
          <w:b/>
          <w:snapToGrid w:val="0"/>
          <w:color w:val="FF0000"/>
          <w:kern w:val="0"/>
          <w:sz w:val="28"/>
          <w:szCs w:val="28"/>
        </w:rPr>
        <w:t>正本</w:t>
      </w:r>
      <w:r>
        <w:rPr>
          <w:rFonts w:hint="eastAsia" w:ascii="宋体" w:hAnsi="宋体"/>
          <w:snapToGrid w:val="0"/>
          <w:kern w:val="0"/>
          <w:sz w:val="28"/>
          <w:szCs w:val="28"/>
        </w:rPr>
        <w:t>为准。</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15、产品资料书电子文档（可修改）可以没有报名公司的公章。</w:t>
      </w:r>
    </w:p>
    <w:p>
      <w:pPr>
        <w:tabs>
          <w:tab w:val="left" w:pos="567"/>
          <w:tab w:val="left" w:pos="709"/>
        </w:tabs>
        <w:spacing w:line="600" w:lineRule="exact"/>
        <w:jc w:val="left"/>
        <w:rPr>
          <w:rFonts w:hint="eastAsia" w:ascii="仿宋" w:hAnsi="仿宋" w:eastAsia="仿宋"/>
          <w:sz w:val="28"/>
          <w:szCs w:val="28"/>
        </w:rPr>
      </w:pPr>
      <w:r>
        <w:rPr>
          <w:rFonts w:hint="eastAsia" w:ascii="宋体" w:hAnsi="宋体"/>
          <w:snapToGrid w:val="0"/>
          <w:kern w:val="0"/>
          <w:sz w:val="28"/>
          <w:szCs w:val="28"/>
        </w:rPr>
        <w:t>16、产品资料书电子版须在截止日期前发送邮箱。资料书电子文档名为：XX公司+项目名称，邮箱：</w:t>
      </w:r>
      <w:r>
        <w:rPr>
          <w:rFonts w:hint="eastAsia" w:ascii="宋体" w:hAnsi="宋体" w:cs="宋体"/>
          <w:b/>
          <w:color w:val="984806"/>
          <w:kern w:val="0"/>
          <w:sz w:val="24"/>
          <w:szCs w:val="24"/>
        </w:rPr>
        <w:t xml:space="preserve">fyzjzysbhc@163.com </w:t>
      </w:r>
    </w:p>
    <w:p>
      <w:pPr>
        <w:tabs>
          <w:tab w:val="left" w:pos="567"/>
          <w:tab w:val="left" w:pos="709"/>
        </w:tabs>
        <w:spacing w:line="600" w:lineRule="exact"/>
        <w:jc w:val="left"/>
        <w:rPr>
          <w:rFonts w:hint="eastAsia" w:ascii="宋体" w:hAnsi="宋体"/>
          <w:snapToGrid w:val="0"/>
          <w:kern w:val="0"/>
          <w:sz w:val="28"/>
          <w:szCs w:val="28"/>
        </w:rPr>
      </w:pPr>
      <w:r>
        <w:rPr>
          <w:rFonts w:hint="eastAsia" w:ascii="宋体" w:hAnsi="宋体"/>
          <w:snapToGrid w:val="0"/>
          <w:kern w:val="0"/>
          <w:sz w:val="28"/>
          <w:szCs w:val="28"/>
        </w:rPr>
        <w:t>17、产品资料书电子版通过审核的报名单位，接到通知后，在</w:t>
      </w:r>
      <w:r>
        <w:rPr>
          <w:rFonts w:hint="eastAsia" w:ascii="宋体" w:hAnsi="宋体" w:cs="Times New Roman"/>
          <w:b w:val="0"/>
          <w:snapToGrid w:val="0"/>
          <w:color w:val="auto"/>
          <w:kern w:val="0"/>
          <w:sz w:val="28"/>
          <w:szCs w:val="28"/>
          <w:highlight w:val="none"/>
        </w:rPr>
        <w:t>开会前</w:t>
      </w:r>
      <w:r>
        <w:rPr>
          <w:rFonts w:hint="eastAsia" w:ascii="宋体" w:hAnsi="宋体" w:cs="Times New Roman"/>
          <w:b w:val="0"/>
          <w:snapToGrid w:val="0"/>
          <w:color w:val="auto"/>
          <w:kern w:val="0"/>
          <w:sz w:val="28"/>
          <w:szCs w:val="28"/>
        </w:rPr>
        <w:t>指定时间</w:t>
      </w:r>
      <w:r>
        <w:rPr>
          <w:rFonts w:hint="eastAsia" w:ascii="宋体" w:hAnsi="宋体" w:cs="Times New Roman"/>
          <w:snapToGrid w:val="0"/>
          <w:color w:val="auto"/>
          <w:kern w:val="0"/>
          <w:sz w:val="28"/>
          <w:szCs w:val="28"/>
        </w:rPr>
        <w:t>把产品资料书纸质版交到行政楼1楼招标采购部会议室。</w:t>
      </w:r>
    </w:p>
    <w:p>
      <w:pPr>
        <w:tabs>
          <w:tab w:val="left" w:pos="567"/>
          <w:tab w:val="left" w:pos="709"/>
        </w:tabs>
        <w:spacing w:line="600" w:lineRule="exact"/>
        <w:jc w:val="left"/>
        <w:rPr>
          <w:rFonts w:ascii="仿宋" w:hAnsi="仿宋" w:eastAsia="仿宋"/>
          <w:snapToGrid/>
          <w:kern w:val="2"/>
          <w:sz w:val="28"/>
          <w:szCs w:val="28"/>
        </w:rPr>
      </w:pPr>
      <w:r>
        <w:rPr>
          <w:rFonts w:hint="eastAsia" w:ascii="仿宋" w:hAnsi="仿宋" w:eastAsia="仿宋"/>
          <w:sz w:val="28"/>
          <w:szCs w:val="28"/>
        </w:rPr>
        <w:t>18、如报名单位没按要求提交产品资料电子版和纸质版取消参会资格。</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三、</w:t>
      </w:r>
      <w:r>
        <w:rPr>
          <w:rFonts w:hint="eastAsia" w:ascii="宋体" w:hAnsi="宋体"/>
          <w:sz w:val="28"/>
          <w:szCs w:val="28"/>
        </w:rPr>
        <w:t>会议的演示及讲解</w:t>
      </w:r>
      <w:r>
        <w:rPr>
          <w:rFonts w:hint="eastAsia" w:ascii="宋体" w:hAnsi="宋体"/>
          <w:snapToGrid w:val="0"/>
          <w:kern w:val="0"/>
          <w:sz w:val="28"/>
          <w:szCs w:val="28"/>
        </w:rPr>
        <w:t>汇报时间4-6分钟，汇报请突出重点。</w:t>
      </w:r>
    </w:p>
    <w:p>
      <w:pPr>
        <w:tabs>
          <w:tab w:val="left" w:pos="567"/>
          <w:tab w:val="left" w:pos="709"/>
        </w:tabs>
        <w:spacing w:line="600" w:lineRule="exact"/>
        <w:ind w:firstLine="560" w:firstLineChars="200"/>
        <w:jc w:val="left"/>
        <w:rPr>
          <w:rFonts w:ascii="宋体" w:hAnsi="宋体"/>
          <w:snapToGrid w:val="0"/>
          <w:kern w:val="0"/>
          <w:sz w:val="28"/>
          <w:szCs w:val="28"/>
        </w:rPr>
      </w:pPr>
      <w:r>
        <w:rPr>
          <w:rFonts w:hint="eastAsia" w:ascii="宋体" w:hAnsi="宋体"/>
          <w:snapToGrid w:val="0"/>
          <w:kern w:val="0"/>
          <w:sz w:val="28"/>
          <w:szCs w:val="28"/>
        </w:rPr>
        <w:t>开会当天请检查好要用的移动储存器等（U盘、移动硬盘）是否有文件，请勿浪费专家时间。</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四、</w:t>
      </w:r>
      <w:r>
        <w:rPr>
          <w:rFonts w:hint="eastAsia" w:ascii="宋体" w:hAnsi="宋体"/>
          <w:b/>
          <w:snapToGrid w:val="0"/>
          <w:color w:val="FF0000"/>
          <w:kern w:val="0"/>
          <w:sz w:val="28"/>
          <w:szCs w:val="28"/>
        </w:rPr>
        <w:t>《产品报价确认函》不需电子文档，纸质版必须盖公章。纸质版请勿放置产品资料书里，须开会现场提交。（另详见文档附件1）。</w:t>
      </w:r>
    </w:p>
    <w:p>
      <w:pPr>
        <w:tabs>
          <w:tab w:val="left" w:pos="567"/>
          <w:tab w:val="left" w:pos="709"/>
        </w:tabs>
        <w:spacing w:line="600" w:lineRule="exact"/>
        <w:jc w:val="right"/>
        <w:rPr>
          <w:rFonts w:ascii="宋体" w:hAnsi="宋体"/>
          <w:b/>
          <w:snapToGrid w:val="0"/>
          <w:kern w:val="0"/>
          <w:sz w:val="28"/>
          <w:szCs w:val="28"/>
        </w:rPr>
      </w:pPr>
    </w:p>
    <w:p>
      <w:pPr>
        <w:tabs>
          <w:tab w:val="left" w:pos="567"/>
          <w:tab w:val="left" w:pos="709"/>
        </w:tabs>
        <w:spacing w:line="600" w:lineRule="exact"/>
        <w:jc w:val="right"/>
        <w:rPr>
          <w:rFonts w:ascii="宋体" w:hAnsi="宋体"/>
          <w:b/>
          <w:snapToGrid w:val="0"/>
          <w:kern w:val="0"/>
          <w:sz w:val="28"/>
          <w:szCs w:val="28"/>
        </w:rPr>
      </w:pPr>
      <w:r>
        <w:rPr>
          <w:rFonts w:hint="eastAsia" w:ascii="宋体" w:hAnsi="宋体"/>
          <w:b/>
          <w:snapToGrid w:val="0"/>
          <w:kern w:val="0"/>
          <w:sz w:val="28"/>
          <w:szCs w:val="28"/>
        </w:rPr>
        <w:t>广东医科大学附属医院</w:t>
      </w:r>
    </w:p>
    <w:p>
      <w:pPr>
        <w:tabs>
          <w:tab w:val="left" w:pos="567"/>
          <w:tab w:val="left" w:pos="709"/>
        </w:tabs>
        <w:spacing w:line="600" w:lineRule="exact"/>
        <w:jc w:val="right"/>
        <w:rPr>
          <w:rFonts w:ascii="宋体" w:hAnsi="宋体"/>
          <w:b/>
          <w:snapToGrid w:val="0"/>
          <w:kern w:val="0"/>
          <w:sz w:val="28"/>
          <w:szCs w:val="28"/>
        </w:rPr>
      </w:pPr>
    </w:p>
    <w:p>
      <w:pPr>
        <w:pStyle w:val="4"/>
        <w:spacing w:line="360" w:lineRule="auto"/>
        <w:ind w:left="3400" w:leftChars="1619" w:right="840"/>
        <w:jc w:val="right"/>
        <w:rPr>
          <w:rFonts w:hAnsi="宋体"/>
          <w:sz w:val="24"/>
          <w:szCs w:val="24"/>
        </w:rPr>
        <w:sectPr>
          <w:footerReference r:id="rId3" w:type="default"/>
          <w:pgSz w:w="11906" w:h="16838"/>
          <w:pgMar w:top="1440" w:right="1701" w:bottom="1440" w:left="1701" w:header="851" w:footer="992" w:gutter="0"/>
          <w:cols w:space="425" w:num="1"/>
          <w:docGrid w:type="lines" w:linePitch="312" w:charSpace="0"/>
        </w:sectPr>
      </w:pPr>
    </w:p>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148971"/>
      <w:docPartObj>
        <w:docPartGallery w:val="autotext"/>
      </w:docPartObj>
    </w:sdtPr>
    <w:sdtContent>
      <w:p>
        <w:pPr>
          <w:pStyle w:val="7"/>
          <w:jc w:val="right"/>
        </w:pPr>
        <w:r>
          <w:fldChar w:fldCharType="begin"/>
        </w:r>
        <w:r>
          <w:instrText xml:space="preserve"> PAGE   \* MERGEFORMAT </w:instrText>
        </w:r>
        <w:r>
          <w:fldChar w:fldCharType="separate"/>
        </w:r>
        <w:r>
          <w:rPr>
            <w:lang w:val="zh-CN"/>
          </w:rPr>
          <w:t>2</w:t>
        </w:r>
        <w:r>
          <w:rPr>
            <w:lang w:val="zh-CN"/>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2120E"/>
    <w:multiLevelType w:val="multilevel"/>
    <w:tmpl w:val="2002120E"/>
    <w:lvl w:ilvl="0" w:tentative="0">
      <w:start w:val="1"/>
      <w:numFmt w:val="lowerLetter"/>
      <w:lvlText w:val="%1."/>
      <w:lvlJc w:val="left"/>
      <w:pPr>
        <w:tabs>
          <w:tab w:val="left" w:pos="421"/>
        </w:tabs>
        <w:ind w:left="421" w:firstLine="0"/>
      </w:pPr>
      <w:rPr>
        <w:rFonts w:hint="eastAsia"/>
      </w:rPr>
    </w:lvl>
    <w:lvl w:ilvl="1" w:tentative="0">
      <w:start w:val="1"/>
      <w:numFmt w:val="lowerLetter"/>
      <w:lvlText w:val="%2)"/>
      <w:lvlJc w:val="left"/>
      <w:pPr>
        <w:tabs>
          <w:tab w:val="left" w:pos="846"/>
        </w:tabs>
        <w:ind w:left="846"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91805EC"/>
    <w:multiLevelType w:val="multilevel"/>
    <w:tmpl w:val="391805EC"/>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资产管理部">
    <w15:presenceInfo w15:providerId="WPS Office" w15:userId="54163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76479"/>
    <w:rsid w:val="000067EA"/>
    <w:rsid w:val="00011048"/>
    <w:rsid w:val="00020843"/>
    <w:rsid w:val="0002577C"/>
    <w:rsid w:val="00042982"/>
    <w:rsid w:val="00046C92"/>
    <w:rsid w:val="00047557"/>
    <w:rsid w:val="00052CB4"/>
    <w:rsid w:val="000577E8"/>
    <w:rsid w:val="0006079B"/>
    <w:rsid w:val="00060EEE"/>
    <w:rsid w:val="0007491F"/>
    <w:rsid w:val="00081620"/>
    <w:rsid w:val="00086A18"/>
    <w:rsid w:val="000958BD"/>
    <w:rsid w:val="000A3D5B"/>
    <w:rsid w:val="000A3EFC"/>
    <w:rsid w:val="000B5300"/>
    <w:rsid w:val="000C6C22"/>
    <w:rsid w:val="001164AF"/>
    <w:rsid w:val="00116923"/>
    <w:rsid w:val="001176AB"/>
    <w:rsid w:val="0013398A"/>
    <w:rsid w:val="00146DA5"/>
    <w:rsid w:val="00153380"/>
    <w:rsid w:val="0016021B"/>
    <w:rsid w:val="00164B2E"/>
    <w:rsid w:val="001907EE"/>
    <w:rsid w:val="001B3D35"/>
    <w:rsid w:val="001B4594"/>
    <w:rsid w:val="001C3D08"/>
    <w:rsid w:val="001C5408"/>
    <w:rsid w:val="001D23A0"/>
    <w:rsid w:val="001D3626"/>
    <w:rsid w:val="001F02A1"/>
    <w:rsid w:val="002009FB"/>
    <w:rsid w:val="0022171D"/>
    <w:rsid w:val="00225A57"/>
    <w:rsid w:val="00232C31"/>
    <w:rsid w:val="00242701"/>
    <w:rsid w:val="00256139"/>
    <w:rsid w:val="00260E77"/>
    <w:rsid w:val="0027195D"/>
    <w:rsid w:val="00277527"/>
    <w:rsid w:val="002924BA"/>
    <w:rsid w:val="002A46C5"/>
    <w:rsid w:val="002A5626"/>
    <w:rsid w:val="002A5805"/>
    <w:rsid w:val="002B1DAB"/>
    <w:rsid w:val="002C2213"/>
    <w:rsid w:val="002E06FA"/>
    <w:rsid w:val="002E609B"/>
    <w:rsid w:val="002F6D7F"/>
    <w:rsid w:val="00321754"/>
    <w:rsid w:val="003275DE"/>
    <w:rsid w:val="003459A9"/>
    <w:rsid w:val="003506F3"/>
    <w:rsid w:val="003578D1"/>
    <w:rsid w:val="00362F0C"/>
    <w:rsid w:val="00370B9D"/>
    <w:rsid w:val="00376CAB"/>
    <w:rsid w:val="003778EE"/>
    <w:rsid w:val="003A3945"/>
    <w:rsid w:val="003B0CA8"/>
    <w:rsid w:val="003B4EA7"/>
    <w:rsid w:val="003B734E"/>
    <w:rsid w:val="003C159A"/>
    <w:rsid w:val="003F7F43"/>
    <w:rsid w:val="0041098F"/>
    <w:rsid w:val="004256DB"/>
    <w:rsid w:val="00430709"/>
    <w:rsid w:val="004425AA"/>
    <w:rsid w:val="00444922"/>
    <w:rsid w:val="004513F6"/>
    <w:rsid w:val="004517FC"/>
    <w:rsid w:val="00476479"/>
    <w:rsid w:val="004823F8"/>
    <w:rsid w:val="004B3B30"/>
    <w:rsid w:val="004D59FC"/>
    <w:rsid w:val="004E1C27"/>
    <w:rsid w:val="004F24B4"/>
    <w:rsid w:val="00502C7F"/>
    <w:rsid w:val="005037CD"/>
    <w:rsid w:val="00514B4B"/>
    <w:rsid w:val="00516E5C"/>
    <w:rsid w:val="00523F30"/>
    <w:rsid w:val="005354DE"/>
    <w:rsid w:val="00556D3D"/>
    <w:rsid w:val="005613E5"/>
    <w:rsid w:val="005614FD"/>
    <w:rsid w:val="005730C9"/>
    <w:rsid w:val="00576CC5"/>
    <w:rsid w:val="005836DA"/>
    <w:rsid w:val="005A3CE2"/>
    <w:rsid w:val="005C0B6A"/>
    <w:rsid w:val="005C0C0E"/>
    <w:rsid w:val="005E2536"/>
    <w:rsid w:val="005E3593"/>
    <w:rsid w:val="005F214F"/>
    <w:rsid w:val="005F2410"/>
    <w:rsid w:val="005F4750"/>
    <w:rsid w:val="00602004"/>
    <w:rsid w:val="00611438"/>
    <w:rsid w:val="00621A0B"/>
    <w:rsid w:val="006236B8"/>
    <w:rsid w:val="00641A00"/>
    <w:rsid w:val="00647DA3"/>
    <w:rsid w:val="006532AA"/>
    <w:rsid w:val="00657F79"/>
    <w:rsid w:val="00660186"/>
    <w:rsid w:val="00660E41"/>
    <w:rsid w:val="00672264"/>
    <w:rsid w:val="00687810"/>
    <w:rsid w:val="00693CE4"/>
    <w:rsid w:val="006B1536"/>
    <w:rsid w:val="006E68D2"/>
    <w:rsid w:val="006F3557"/>
    <w:rsid w:val="007045A6"/>
    <w:rsid w:val="00705CF2"/>
    <w:rsid w:val="00722A89"/>
    <w:rsid w:val="00725F9D"/>
    <w:rsid w:val="007470D4"/>
    <w:rsid w:val="0074738F"/>
    <w:rsid w:val="007672AB"/>
    <w:rsid w:val="007B5C85"/>
    <w:rsid w:val="007C0E32"/>
    <w:rsid w:val="007E0F59"/>
    <w:rsid w:val="00833395"/>
    <w:rsid w:val="0083631D"/>
    <w:rsid w:val="00844EF4"/>
    <w:rsid w:val="00862188"/>
    <w:rsid w:val="00863086"/>
    <w:rsid w:val="00870E07"/>
    <w:rsid w:val="00871D48"/>
    <w:rsid w:val="0087587A"/>
    <w:rsid w:val="00875882"/>
    <w:rsid w:val="00875EDF"/>
    <w:rsid w:val="008841B5"/>
    <w:rsid w:val="0088501B"/>
    <w:rsid w:val="008871D8"/>
    <w:rsid w:val="00894273"/>
    <w:rsid w:val="008B0D40"/>
    <w:rsid w:val="008B69A6"/>
    <w:rsid w:val="008D455E"/>
    <w:rsid w:val="008F2F56"/>
    <w:rsid w:val="008F387F"/>
    <w:rsid w:val="008F430A"/>
    <w:rsid w:val="008F7219"/>
    <w:rsid w:val="00900978"/>
    <w:rsid w:val="009349BE"/>
    <w:rsid w:val="00947013"/>
    <w:rsid w:val="00963D00"/>
    <w:rsid w:val="00982F9E"/>
    <w:rsid w:val="009975B9"/>
    <w:rsid w:val="009A6ED4"/>
    <w:rsid w:val="009B2956"/>
    <w:rsid w:val="009D196B"/>
    <w:rsid w:val="009D3658"/>
    <w:rsid w:val="009D5EC5"/>
    <w:rsid w:val="009F037C"/>
    <w:rsid w:val="009F3AF6"/>
    <w:rsid w:val="009F3F71"/>
    <w:rsid w:val="00A0572F"/>
    <w:rsid w:val="00A06E24"/>
    <w:rsid w:val="00A2118A"/>
    <w:rsid w:val="00A219EA"/>
    <w:rsid w:val="00A22BFE"/>
    <w:rsid w:val="00A42789"/>
    <w:rsid w:val="00A44CA4"/>
    <w:rsid w:val="00A56EB6"/>
    <w:rsid w:val="00A616C2"/>
    <w:rsid w:val="00A65C29"/>
    <w:rsid w:val="00A67C65"/>
    <w:rsid w:val="00A7313A"/>
    <w:rsid w:val="00A818AD"/>
    <w:rsid w:val="00A85B97"/>
    <w:rsid w:val="00A9141C"/>
    <w:rsid w:val="00AB3485"/>
    <w:rsid w:val="00AD2FCC"/>
    <w:rsid w:val="00AD7D74"/>
    <w:rsid w:val="00AE7B7E"/>
    <w:rsid w:val="00B048F3"/>
    <w:rsid w:val="00B231F1"/>
    <w:rsid w:val="00B4466B"/>
    <w:rsid w:val="00B6192D"/>
    <w:rsid w:val="00B65958"/>
    <w:rsid w:val="00BA4826"/>
    <w:rsid w:val="00BC3756"/>
    <w:rsid w:val="00BC3C08"/>
    <w:rsid w:val="00BD3A99"/>
    <w:rsid w:val="00BD42C3"/>
    <w:rsid w:val="00BE1042"/>
    <w:rsid w:val="00BE3756"/>
    <w:rsid w:val="00BF3235"/>
    <w:rsid w:val="00C11663"/>
    <w:rsid w:val="00C20F3C"/>
    <w:rsid w:val="00C23A87"/>
    <w:rsid w:val="00C27C51"/>
    <w:rsid w:val="00C32415"/>
    <w:rsid w:val="00C42F68"/>
    <w:rsid w:val="00C43543"/>
    <w:rsid w:val="00C652DA"/>
    <w:rsid w:val="00CA453B"/>
    <w:rsid w:val="00CA5DC2"/>
    <w:rsid w:val="00CB10D5"/>
    <w:rsid w:val="00CD7437"/>
    <w:rsid w:val="00CE451D"/>
    <w:rsid w:val="00CF389B"/>
    <w:rsid w:val="00CF5D38"/>
    <w:rsid w:val="00D211C3"/>
    <w:rsid w:val="00D21311"/>
    <w:rsid w:val="00D22FF1"/>
    <w:rsid w:val="00D31209"/>
    <w:rsid w:val="00D50764"/>
    <w:rsid w:val="00D65AC4"/>
    <w:rsid w:val="00D76444"/>
    <w:rsid w:val="00D95376"/>
    <w:rsid w:val="00DA0EA6"/>
    <w:rsid w:val="00DC7820"/>
    <w:rsid w:val="00E06884"/>
    <w:rsid w:val="00E07CC6"/>
    <w:rsid w:val="00E14953"/>
    <w:rsid w:val="00E27110"/>
    <w:rsid w:val="00E3257B"/>
    <w:rsid w:val="00E43124"/>
    <w:rsid w:val="00E45595"/>
    <w:rsid w:val="00E535B0"/>
    <w:rsid w:val="00E73833"/>
    <w:rsid w:val="00E7392E"/>
    <w:rsid w:val="00E9657A"/>
    <w:rsid w:val="00EA1FAE"/>
    <w:rsid w:val="00ED6B95"/>
    <w:rsid w:val="00EF012E"/>
    <w:rsid w:val="00F00BC1"/>
    <w:rsid w:val="00F05AC3"/>
    <w:rsid w:val="00F163FC"/>
    <w:rsid w:val="00F253F6"/>
    <w:rsid w:val="00F47FA2"/>
    <w:rsid w:val="00F73119"/>
    <w:rsid w:val="00F800DF"/>
    <w:rsid w:val="00F86A63"/>
    <w:rsid w:val="00F952D3"/>
    <w:rsid w:val="00F9573C"/>
    <w:rsid w:val="00FA5594"/>
    <w:rsid w:val="00FA7AEB"/>
    <w:rsid w:val="00FC78A8"/>
    <w:rsid w:val="00FD313F"/>
    <w:rsid w:val="00FD7F9F"/>
    <w:rsid w:val="00FE1C18"/>
    <w:rsid w:val="00FF0772"/>
    <w:rsid w:val="00FF70E6"/>
    <w:rsid w:val="08D46760"/>
    <w:rsid w:val="204A0603"/>
    <w:rsid w:val="23C90EBD"/>
    <w:rsid w:val="246D014D"/>
    <w:rsid w:val="253952A4"/>
    <w:rsid w:val="28354699"/>
    <w:rsid w:val="2EF02D78"/>
    <w:rsid w:val="305E6BE6"/>
    <w:rsid w:val="4F061AE3"/>
    <w:rsid w:val="63043175"/>
    <w:rsid w:val="69D1595F"/>
    <w:rsid w:val="702D79C8"/>
    <w:rsid w:val="7AB46601"/>
    <w:rsid w:val="7F123C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20"/>
    <w:unhideWhenUsed/>
    <w:qFormat/>
    <w:uiPriority w:val="0"/>
    <w:pPr>
      <w:ind w:firstLine="420"/>
    </w:pPr>
    <w:rPr>
      <w:rFonts w:ascii="Calibri" w:hAnsi="Calibri"/>
      <w:szCs w:val="22"/>
      <w:lang w:val="zh-CN"/>
    </w:rPr>
  </w:style>
  <w:style w:type="paragraph" w:styleId="3">
    <w:name w:val="annotation text"/>
    <w:basedOn w:val="1"/>
    <w:link w:val="25"/>
    <w:semiHidden/>
    <w:unhideWhenUsed/>
    <w:qFormat/>
    <w:uiPriority w:val="99"/>
    <w:pPr>
      <w:jc w:val="left"/>
    </w:pPr>
  </w:style>
  <w:style w:type="paragraph" w:styleId="4">
    <w:name w:val="Plain Text"/>
    <w:basedOn w:val="1"/>
    <w:link w:val="22"/>
    <w:unhideWhenUsed/>
    <w:qFormat/>
    <w:uiPriority w:val="0"/>
    <w:rPr>
      <w:rFonts w:ascii="宋体" w:hAnsi="Courier New" w:cs="Courier New"/>
      <w:szCs w:val="21"/>
    </w:rPr>
  </w:style>
  <w:style w:type="paragraph" w:styleId="5">
    <w:name w:val="Date"/>
    <w:basedOn w:val="1"/>
    <w:next w:val="1"/>
    <w:link w:val="24"/>
    <w:qFormat/>
    <w:uiPriority w:val="0"/>
    <w:rPr>
      <w:rFonts w:ascii="楷体_GB2312" w:eastAsia="楷体_GB2312"/>
      <w:sz w:val="28"/>
      <w:szCs w:val="20"/>
    </w:rPr>
  </w:style>
  <w:style w:type="paragraph" w:styleId="6">
    <w:name w:val="Balloon Text"/>
    <w:basedOn w:val="1"/>
    <w:link w:val="18"/>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asciiTheme="minorHAnsi" w:hAnsiTheme="minorHAnsi" w:eastAsiaTheme="minorEastAsia"/>
      <w:kern w:val="0"/>
      <w:sz w:val="24"/>
    </w:rPr>
  </w:style>
  <w:style w:type="paragraph" w:styleId="10">
    <w:name w:val="annotation subject"/>
    <w:basedOn w:val="3"/>
    <w:next w:val="3"/>
    <w:link w:val="26"/>
    <w:semiHidden/>
    <w:unhideWhenUsed/>
    <w:qFormat/>
    <w:uiPriority w:val="99"/>
    <w:rPr>
      <w:b/>
      <w:bCs/>
    </w:rPr>
  </w:style>
  <w:style w:type="character" w:styleId="13">
    <w:name w:val="Hyperlink"/>
    <w:basedOn w:val="12"/>
    <w:unhideWhenUsed/>
    <w:qFormat/>
    <w:uiPriority w:val="99"/>
    <w:rPr>
      <w:color w:val="0000FF" w:themeColor="hyperlink"/>
      <w:u w:val="single"/>
    </w:rPr>
  </w:style>
  <w:style w:type="character" w:styleId="14">
    <w:name w:val="annotation reference"/>
    <w:basedOn w:val="12"/>
    <w:semiHidden/>
    <w:unhideWhenUsed/>
    <w:qFormat/>
    <w:uiPriority w:val="99"/>
    <w:rPr>
      <w:sz w:val="21"/>
      <w:szCs w:val="21"/>
    </w:rPr>
  </w:style>
  <w:style w:type="paragraph" w:customStyle="1" w:styleId="15">
    <w:name w:val="列出段落1"/>
    <w:basedOn w:val="1"/>
    <w:qFormat/>
    <w:uiPriority w:val="34"/>
    <w:pPr>
      <w:ind w:firstLine="420" w:firstLineChars="200"/>
    </w:pPr>
    <w:rPr>
      <w:rFonts w:ascii="Calibri" w:hAnsi="Calibri"/>
      <w:szCs w:val="22"/>
    </w:rPr>
  </w:style>
  <w:style w:type="character" w:customStyle="1" w:styleId="16">
    <w:name w:val="页眉 Char"/>
    <w:basedOn w:val="12"/>
    <w:link w:val="8"/>
    <w:semiHidden/>
    <w:qFormat/>
    <w:uiPriority w:val="99"/>
    <w:rPr>
      <w:kern w:val="2"/>
      <w:sz w:val="18"/>
      <w:szCs w:val="18"/>
    </w:rPr>
  </w:style>
  <w:style w:type="character" w:customStyle="1" w:styleId="17">
    <w:name w:val="页脚 Char"/>
    <w:basedOn w:val="12"/>
    <w:link w:val="7"/>
    <w:qFormat/>
    <w:uiPriority w:val="99"/>
    <w:rPr>
      <w:kern w:val="2"/>
      <w:sz w:val="18"/>
      <w:szCs w:val="18"/>
    </w:rPr>
  </w:style>
  <w:style w:type="character" w:customStyle="1" w:styleId="18">
    <w:name w:val="批注框文本 Char"/>
    <w:basedOn w:val="12"/>
    <w:link w:val="6"/>
    <w:semiHidden/>
    <w:qFormat/>
    <w:uiPriority w:val="99"/>
    <w:rPr>
      <w:kern w:val="2"/>
      <w:sz w:val="18"/>
      <w:szCs w:val="18"/>
    </w:rPr>
  </w:style>
  <w:style w:type="paragraph" w:styleId="19">
    <w:name w:val="List Paragraph"/>
    <w:basedOn w:val="1"/>
    <w:qFormat/>
    <w:uiPriority w:val="99"/>
    <w:pPr>
      <w:ind w:firstLine="420" w:firstLineChars="200"/>
    </w:pPr>
  </w:style>
  <w:style w:type="character" w:customStyle="1" w:styleId="20">
    <w:name w:val="正文缩进 Char"/>
    <w:link w:val="2"/>
    <w:qFormat/>
    <w:uiPriority w:val="0"/>
    <w:rPr>
      <w:rFonts w:ascii="Calibri" w:hAnsi="Calibri"/>
      <w:kern w:val="2"/>
      <w:sz w:val="21"/>
      <w:szCs w:val="22"/>
      <w:lang w:val="zh-CN"/>
    </w:rPr>
  </w:style>
  <w:style w:type="paragraph" w:customStyle="1" w:styleId="21">
    <w:name w:val="1"/>
    <w:basedOn w:val="1"/>
    <w:next w:val="4"/>
    <w:qFormat/>
    <w:uiPriority w:val="0"/>
    <w:rPr>
      <w:rFonts w:ascii="宋体" w:hAnsi="Courier New"/>
      <w:szCs w:val="20"/>
    </w:rPr>
  </w:style>
  <w:style w:type="character" w:customStyle="1" w:styleId="22">
    <w:name w:val="纯文本 Char"/>
    <w:basedOn w:val="12"/>
    <w:link w:val="4"/>
    <w:qFormat/>
    <w:uiPriority w:val="0"/>
    <w:rPr>
      <w:rFonts w:ascii="宋体" w:hAnsi="Courier New" w:cs="Courier New"/>
      <w:kern w:val="2"/>
      <w:sz w:val="21"/>
      <w:szCs w:val="21"/>
    </w:rPr>
  </w:style>
  <w:style w:type="character" w:customStyle="1" w:styleId="23">
    <w:name w:val="日期 Char"/>
    <w:link w:val="5"/>
    <w:qFormat/>
    <w:uiPriority w:val="0"/>
    <w:rPr>
      <w:rFonts w:ascii="楷体_GB2312" w:eastAsia="楷体_GB2312"/>
      <w:kern w:val="2"/>
      <w:sz w:val="28"/>
    </w:rPr>
  </w:style>
  <w:style w:type="character" w:customStyle="1" w:styleId="24">
    <w:name w:val="日期 Char1"/>
    <w:basedOn w:val="12"/>
    <w:link w:val="5"/>
    <w:semiHidden/>
    <w:qFormat/>
    <w:uiPriority w:val="99"/>
    <w:rPr>
      <w:kern w:val="2"/>
      <w:sz w:val="21"/>
      <w:szCs w:val="24"/>
    </w:rPr>
  </w:style>
  <w:style w:type="character" w:customStyle="1" w:styleId="25">
    <w:name w:val="批注文字 Char"/>
    <w:basedOn w:val="12"/>
    <w:link w:val="3"/>
    <w:semiHidden/>
    <w:qFormat/>
    <w:uiPriority w:val="99"/>
    <w:rPr>
      <w:kern w:val="2"/>
      <w:sz w:val="21"/>
      <w:szCs w:val="24"/>
    </w:rPr>
  </w:style>
  <w:style w:type="character" w:customStyle="1" w:styleId="26">
    <w:name w:val="批注主题 Char"/>
    <w:basedOn w:val="25"/>
    <w:link w:val="10"/>
    <w:semiHidden/>
    <w:qFormat/>
    <w:uiPriority w:val="99"/>
    <w:rPr>
      <w:b/>
      <w:bCs/>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A66DAB-E624-4498-B9A2-706C3B8C6DB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5</Pages>
  <Words>237</Words>
  <Characters>1357</Characters>
  <Lines>11</Lines>
  <Paragraphs>3</Paragraphs>
  <TotalTime>5</TotalTime>
  <ScaleCrop>false</ScaleCrop>
  <LinksUpToDate>false</LinksUpToDate>
  <CharactersWithSpaces>1591</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2019-05-29T10:30:00Z</dcterms:created>
  <dc:creator>Microsoft</dc:creator>
  <cp:lastModifiedBy>资产管理部</cp:lastModifiedBy>
  <dcterms:modified xsi:type="dcterms:W3CDTF">2019-11-21T08:40:06Z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